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BAEA13B"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E52548">
        <w:rPr>
          <w:rStyle w:val="Strong"/>
          <w:b/>
          <w:bCs w:val="0"/>
          <w:sz w:val="24"/>
          <w:szCs w:val="24"/>
        </w:rPr>
        <w:t>15-G017-24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1D566EE1" w14:textId="77777777" w:rsidR="006E17EC" w:rsidRDefault="00D970BE" w:rsidP="00D970BE">
            <w:pPr>
              <w:pStyle w:val="TableContents"/>
              <w:numPr>
                <w:ilvl w:val="0"/>
                <w:numId w:val="10"/>
              </w:numPr>
              <w:rPr>
                <w:rFonts w:asciiTheme="minorHAnsi" w:hAnsiTheme="minorHAnsi"/>
                <w:sz w:val="22"/>
                <w:szCs w:val="22"/>
                <w:highlight w:val="yellow"/>
              </w:rPr>
            </w:pPr>
            <w:r>
              <w:rPr>
                <w:rFonts w:asciiTheme="minorHAnsi" w:hAnsiTheme="minorHAnsi"/>
                <w:sz w:val="22"/>
                <w:szCs w:val="22"/>
                <w:highlight w:val="yellow"/>
              </w:rPr>
              <w:t>At least 2 references showing a company’s experience and reputation with similar supply of goods</w:t>
            </w:r>
          </w:p>
          <w:p w14:paraId="3ADDF29E" w14:textId="50E98F0E" w:rsidR="00D970BE" w:rsidRPr="00DF2302" w:rsidRDefault="00D970BE" w:rsidP="00D970BE">
            <w:pPr>
              <w:pStyle w:val="TableContents"/>
              <w:numPr>
                <w:ilvl w:val="0"/>
                <w:numId w:val="10"/>
              </w:numPr>
              <w:rPr>
                <w:rFonts w:asciiTheme="minorHAnsi" w:hAnsiTheme="minorHAnsi"/>
                <w:sz w:val="22"/>
                <w:szCs w:val="22"/>
                <w:highlight w:val="yellow"/>
              </w:rPr>
            </w:pPr>
            <w:r>
              <w:rPr>
                <w:rFonts w:asciiTheme="minorHAnsi" w:hAnsiTheme="minorHAnsi"/>
                <w:sz w:val="22"/>
                <w:szCs w:val="22"/>
                <w:highlight w:val="yellow"/>
              </w:rPr>
              <w:t xml:space="preserve">Warranty </w:t>
            </w:r>
          </w:p>
        </w:tc>
        <w:tc>
          <w:tcPr>
            <w:tcW w:w="1360" w:type="dxa"/>
            <w:shd w:val="clear" w:color="auto" w:fill="auto"/>
            <w:vAlign w:val="center"/>
          </w:tcPr>
          <w:p w14:paraId="6FB170A3" w14:textId="4045BA2D" w:rsidR="006E17EC" w:rsidRPr="00DF2302" w:rsidRDefault="00D970B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03845FBC" w:rsidR="006E17EC" w:rsidRPr="00DF2302" w:rsidRDefault="00D970BE"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 xml:space="preserve">A clear time schedule for delivery of the required items or materials </w:t>
            </w:r>
          </w:p>
        </w:tc>
        <w:tc>
          <w:tcPr>
            <w:tcW w:w="1360" w:type="dxa"/>
            <w:shd w:val="clear" w:color="auto" w:fill="auto"/>
            <w:vAlign w:val="center"/>
          </w:tcPr>
          <w:p w14:paraId="657554B4" w14:textId="66DCBDD2" w:rsidR="006E17EC" w:rsidRPr="00DF2302" w:rsidRDefault="00D970B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78EBFD9F" w:rsidR="006E17EC" w:rsidRPr="00DF2302" w:rsidRDefault="00D970BE"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shd w:val="clear" w:color="auto" w:fill="auto"/>
          </w:tcPr>
          <w:p w14:paraId="6D2ED3EE" w14:textId="77777777" w:rsidR="006E17EC" w:rsidRDefault="00D970BE"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Supplies to comply with the technical requirements provided MCIA (refer to the specification of Goods) </w:t>
            </w:r>
          </w:p>
          <w:p w14:paraId="23A8F695" w14:textId="2B412E02" w:rsidR="00D970BE" w:rsidRPr="00DF2302" w:rsidRDefault="00D970BE"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Detailed and completed quotes </w:t>
            </w:r>
          </w:p>
        </w:tc>
        <w:tc>
          <w:tcPr>
            <w:tcW w:w="1360" w:type="dxa"/>
            <w:shd w:val="clear" w:color="auto" w:fill="auto"/>
            <w:vAlign w:val="center"/>
          </w:tcPr>
          <w:p w14:paraId="240875A4" w14:textId="7E689EAC" w:rsidR="006E17EC" w:rsidRPr="00DF2302" w:rsidRDefault="00D970B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8452F" w14:textId="77777777" w:rsidR="005B4470" w:rsidRDefault="005B4470">
      <w:r>
        <w:separator/>
      </w:r>
    </w:p>
  </w:endnote>
  <w:endnote w:type="continuationSeparator" w:id="0">
    <w:p w14:paraId="4AD4294D" w14:textId="77777777" w:rsidR="005B4470" w:rsidRDefault="005B4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47ABC010"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970BE" w:rsidRPr="00D970BE">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970BE" w:rsidRPr="00D970BE">
      <w:rPr>
        <w:noProof/>
        <w:color w:val="17365D" w:themeColor="text2" w:themeShade="BF"/>
        <w:lang w:val="sv-SE"/>
      </w:rPr>
      <w:t>4</w:t>
    </w:r>
    <w:r>
      <w:rPr>
        <w:color w:val="17365D" w:themeColor="text2" w:themeShade="BF"/>
      </w:rPr>
      <w:fldChar w:fldCharType="end"/>
    </w:r>
  </w:p>
  <w:p w14:paraId="213B5D63" w14:textId="5862BF4C" w:rsidR="00D15CF2" w:rsidRDefault="004878F3" w:rsidP="004878F3">
    <w:pPr>
      <w:pStyle w:val="Footer"/>
    </w:pPr>
    <w:r>
      <w:fldChar w:fldCharType="begin"/>
    </w:r>
    <w:r>
      <w:instrText xml:space="preserve"> DATE \@ "yyyy-MM-dd" </w:instrText>
    </w:r>
    <w:r>
      <w:fldChar w:fldCharType="separate"/>
    </w:r>
    <w:r w:rsidR="00E52548">
      <w:rPr>
        <w:noProof/>
      </w:rPr>
      <w:t>2024-09-09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60A3F" w14:textId="77777777" w:rsidR="005B4470" w:rsidRDefault="005B4470">
      <w:r>
        <w:separator/>
      </w:r>
    </w:p>
  </w:footnote>
  <w:footnote w:type="continuationSeparator" w:id="0">
    <w:p w14:paraId="2C7D5CB1" w14:textId="77777777" w:rsidR="005B4470" w:rsidRDefault="005B4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534F5F9A"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NZ" w:eastAsia="en-NZ"/>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E52548">
      <w:rPr>
        <w:rFonts w:asciiTheme="minorHAnsi" w:hAnsiTheme="minorHAnsi" w:cs="Calibri"/>
        <w:sz w:val="20"/>
      </w:rPr>
      <w:t>15-G017-24</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F2C7F76"/>
    <w:multiLevelType w:val="hybridMultilevel"/>
    <w:tmpl w:val="3244CD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4E565B"/>
    <w:multiLevelType w:val="hybridMultilevel"/>
    <w:tmpl w:val="5866BBE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72173913">
    <w:abstractNumId w:val="3"/>
  </w:num>
  <w:num w:numId="2" w16cid:durableId="238446683">
    <w:abstractNumId w:val="9"/>
  </w:num>
  <w:num w:numId="3" w16cid:durableId="1782529427">
    <w:abstractNumId w:val="7"/>
  </w:num>
  <w:num w:numId="4" w16cid:durableId="346060345">
    <w:abstractNumId w:val="6"/>
  </w:num>
  <w:num w:numId="5" w16cid:durableId="753628672">
    <w:abstractNumId w:val="0"/>
  </w:num>
  <w:num w:numId="6" w16cid:durableId="1526864009">
    <w:abstractNumId w:val="5"/>
  </w:num>
  <w:num w:numId="7" w16cid:durableId="2009359563">
    <w:abstractNumId w:val="1"/>
  </w:num>
  <w:num w:numId="8" w16cid:durableId="1037855808">
    <w:abstractNumId w:val="4"/>
  </w:num>
  <w:num w:numId="9" w16cid:durableId="2136482219">
    <w:abstractNumId w:val="8"/>
  </w:num>
  <w:num w:numId="10" w16cid:durableId="897863518">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39B1"/>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1189"/>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57961"/>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47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0BE"/>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2548"/>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45041785-DB60-4F2D-B79D-83E80142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4</Pages>
  <Words>786</Words>
  <Characters>4482</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5258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Taenikarawa Tebuatanga</cp:lastModifiedBy>
  <cp:revision>5</cp:revision>
  <cp:lastPrinted>2016-10-18T02:57:00Z</cp:lastPrinted>
  <dcterms:created xsi:type="dcterms:W3CDTF">2020-08-26T13:41:00Z</dcterms:created>
  <dcterms:modified xsi:type="dcterms:W3CDTF">2024-09-09T00:05:00Z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